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4330E2D6" w:rsidR="00BF07C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Negotiated Bid </w:t>
      </w:r>
      <w:r w:rsidR="003574CE">
        <w:rPr>
          <w:rFonts w:asciiTheme="minorHAnsi" w:hAnsiTheme="minorHAnsi" w:cstheme="minorHAnsi"/>
          <w:b/>
          <w:sz w:val="28"/>
          <w:szCs w:val="28"/>
        </w:rPr>
        <w:t>–</w:t>
      </w:r>
      <w:r>
        <w:rPr>
          <w:rFonts w:asciiTheme="minorHAnsi" w:hAnsiTheme="minorHAnsi" w:cstheme="minorHAnsi"/>
          <w:b/>
          <w:sz w:val="28"/>
          <w:szCs w:val="28"/>
        </w:rPr>
        <w:t xml:space="preserve"> Contract</w:t>
      </w:r>
    </w:p>
    <w:p w14:paraId="22A79397" w14:textId="4E6BB97F" w:rsidR="003574CE" w:rsidRPr="00374953" w:rsidRDefault="003574CE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24-78448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882A0B6" w:rsidR="002A351E" w:rsidRPr="00374953" w:rsidRDefault="00162050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ins w:id="0" w:author="Genelle Roselli" w:date="2024-02-08T14:34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>Buford Satellite Systems, LP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E403B44" w:rsidR="00737375" w:rsidRPr="00374953" w:rsidRDefault="009179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" w:author="Genelle Roselli" w:date="2024-02-08T14:34:00Z">
                  <w:r w:rsidR="00162050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" w:author="Genelle Roselli" w:date="2024-02-08T14:34:00Z">
                  <w:r w:rsidR="00737375" w:rsidRPr="00374953" w:rsidDel="00162050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0701D174" w:rsidR="00737375" w:rsidRPr="00374953" w:rsidRDefault="009179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" w:author="Genelle Roselli" w:date="2024-02-08T14:35:00Z">
                  <w:r w:rsidR="00162050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4" w:author="Genelle Roselli" w:date="2024-02-08T14:35:00Z">
                  <w:r w:rsidR="00737375" w:rsidRPr="00374953" w:rsidDel="00162050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1F9871D" w:rsidR="00737375" w:rsidRPr="00374953" w:rsidRDefault="009179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5" w:author="Genelle Roselli" w:date="2024-02-08T14:35:00Z">
                  <w:r w:rsidR="00162050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6" w:author="Genelle Roselli" w:date="2024-02-08T14:35:00Z">
                  <w:r w:rsidR="00737375" w:rsidRPr="00374953" w:rsidDel="00162050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6DC9B673" w:rsidR="00737375" w:rsidRPr="00374953" w:rsidRDefault="009179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7" w:author="Genelle Roselli" w:date="2024-02-09T11:30:00Z">
                  <w:r w:rsidR="00A538E8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8" w:author="Genelle Roselli" w:date="2024-02-09T11:30:00Z">
                  <w:r w:rsidR="00737375" w:rsidRPr="00374953" w:rsidDel="00A538E8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B5FFE66" w:rsidR="00737375" w:rsidRPr="00374953" w:rsidRDefault="009179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9" w:author="Genelle Roselli" w:date="2024-02-08T14:35:00Z">
                  <w:r w:rsidR="00162050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0" w:author="Genelle Roselli" w:date="2024-02-08T14:35:00Z">
                  <w:r w:rsidR="00737375" w:rsidRPr="00374953" w:rsidDel="00162050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42B304B" w:rsidR="00737375" w:rsidRPr="00374953" w:rsidRDefault="009179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1" w:author="Genelle Roselli" w:date="2024-02-09T11:30:00Z">
                  <w:r w:rsidR="00A538E8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2" w:author="Genelle Roselli" w:date="2024-02-09T11:30:00Z">
                  <w:r w:rsidR="00737375" w:rsidRPr="00374953" w:rsidDel="00A538E8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9179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5810D5B6" w:rsidR="000868CA" w:rsidRPr="00374953" w:rsidRDefault="009179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3" w:author="Genelle Roselli" w:date="2024-02-09T13:36:00Z">
                  <w:r w:rsidR="000A3E98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4" w:author="Genelle Roselli" w:date="2024-02-09T13:36:00Z">
                  <w:r w:rsidR="000868CA" w:rsidRPr="00374953" w:rsidDel="000A3E98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91790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92FB173" w:rsidR="0034473B" w:rsidRDefault="0091790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5" w:author="Genelle Roselli" w:date="2024-02-08T14:35:00Z">
                  <w:r w:rsidR="00162050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6" w:author="Genelle Roselli" w:date="2024-02-08T14:35:00Z">
                  <w:r w:rsidR="0034473B" w:rsidRPr="00374953" w:rsidDel="00162050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9179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29160592" w:rsidR="001276E5" w:rsidRPr="00374953" w:rsidRDefault="009179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7" w:author="Genelle Roselli" w:date="2024-02-08T14:35:00Z">
                  <w:r w:rsidR="00162050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8" w:author="Genelle Roselli" w:date="2024-02-08T14:35:00Z">
                  <w:r w:rsidR="001276E5" w:rsidRPr="00374953" w:rsidDel="00162050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348D2E6" w:rsidR="001276E5" w:rsidRPr="00374953" w:rsidRDefault="009179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9" w:author="Genelle Roselli" w:date="2024-02-09T11:31:00Z">
                  <w:r w:rsidR="00A538E8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0" w:author="Genelle Roselli" w:date="2024-02-09T11:31:00Z">
                  <w:r w:rsidR="001276E5" w:rsidRPr="00374953" w:rsidDel="00A538E8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69429787" w:rsidR="001276E5" w:rsidRDefault="009179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3E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or </w:t>
            </w:r>
          </w:p>
          <w:p w14:paraId="402BF4C4" w14:textId="04A48C2E" w:rsidR="001276E5" w:rsidRPr="00374953" w:rsidRDefault="009179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1" w:author="Genelle Roselli" w:date="2024-02-09T13:36:00Z">
                  <w:r w:rsidR="000A3E98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22" w:author="Genelle Roselli" w:date="2024-02-09T13:36:00Z">
                  <w:r w:rsidR="00A538E8" w:rsidDel="000A3E98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9179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354D52F8" w:rsidR="000A0BFB" w:rsidRPr="00374953" w:rsidRDefault="009179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3" w:author="Genelle Roselli" w:date="2024-02-08T14:36:00Z">
                  <w:r w:rsidR="00162050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4" w:author="Genelle Roselli" w:date="2024-02-08T14:36:00Z">
                  <w:r w:rsidR="000A0BFB" w:rsidRPr="00374953" w:rsidDel="00162050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B354923" w:rsidR="000A0BFB" w:rsidRDefault="009179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5" w:author="Genelle Roselli" w:date="2024-02-08T14:36:00Z">
                  <w:r w:rsidR="00162050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6" w:author="Genelle Roselli" w:date="2024-02-08T14:36:00Z">
                  <w:r w:rsidR="000A0BFB" w:rsidRPr="00374953" w:rsidDel="00162050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9179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91790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483C2C3C" w:rsidR="00A1289A" w:rsidRPr="00374953" w:rsidRDefault="0091790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7" w:author="Genelle Roselli" w:date="2024-02-08T14:36:00Z">
                  <w:r w:rsidR="00162050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8" w:author="Genelle Roselli" w:date="2024-02-08T14:36:00Z">
                  <w:r w:rsidR="00A1289A" w:rsidRPr="00374953" w:rsidDel="00162050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668E819B" w:rsidR="00102FB2" w:rsidRPr="00374953" w:rsidRDefault="00162050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29" w:author="Genelle Roselli" w:date="2024-02-08T14:41:00Z">
              <w:r>
                <w:rPr>
                  <w:rFonts w:asciiTheme="minorHAnsi" w:hAnsiTheme="minorHAnsi" w:cstheme="minorHAnsi"/>
                  <w:sz w:val="28"/>
                  <w:szCs w:val="28"/>
                </w:rPr>
                <w:t>Tim Ream</w:t>
              </w:r>
            </w:ins>
          </w:p>
        </w:tc>
        <w:tc>
          <w:tcPr>
            <w:tcW w:w="4410" w:type="dxa"/>
          </w:tcPr>
          <w:p w14:paraId="33EBAE05" w14:textId="77777777" w:rsidR="00102FB2" w:rsidRDefault="00162050" w:rsidP="00EA4159">
            <w:pPr>
              <w:widowControl/>
              <w:rPr>
                <w:ins w:id="30" w:author="Genelle Roselli" w:date="2024-02-08T14:42:00Z"/>
                <w:rFonts w:asciiTheme="minorHAnsi" w:hAnsiTheme="minorHAnsi" w:cstheme="minorHAnsi"/>
                <w:sz w:val="28"/>
                <w:szCs w:val="28"/>
              </w:rPr>
            </w:pPr>
            <w:ins w:id="31" w:author="Genelle Roselli" w:date="2024-02-08T14:41:00Z">
              <w:r>
                <w:rPr>
                  <w:rFonts w:asciiTheme="minorHAnsi" w:hAnsiTheme="minorHAnsi" w:cstheme="minorHAnsi"/>
                  <w:sz w:val="28"/>
                  <w:szCs w:val="28"/>
                </w:rPr>
                <w:t>Wabash – convert existing headend output to digital.</w:t>
              </w:r>
            </w:ins>
          </w:p>
          <w:p w14:paraId="12FA2D61" w14:textId="08E8E0BE" w:rsidR="00162050" w:rsidRPr="00374953" w:rsidRDefault="00162050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2" w:author="Genelle Roselli" w:date="2024-02-08T14:42:00Z">
              <w:r>
                <w:rPr>
                  <w:rFonts w:asciiTheme="minorHAnsi" w:hAnsiTheme="minorHAnsi" w:cstheme="minorHAnsi"/>
                  <w:sz w:val="28"/>
                  <w:szCs w:val="28"/>
                </w:rPr>
                <w:t>Madison: new build of headend and setting of dishes.</w:t>
              </w:r>
            </w:ins>
          </w:p>
        </w:tc>
        <w:tc>
          <w:tcPr>
            <w:tcW w:w="2880" w:type="dxa"/>
          </w:tcPr>
          <w:p w14:paraId="1594B8EB" w14:textId="2C509CA1" w:rsidR="00102FB2" w:rsidRDefault="009179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413189FD" w:rsidR="00102FB2" w:rsidRPr="00374953" w:rsidRDefault="009179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3" w:author="Genelle Roselli" w:date="2024-02-08T14:41:00Z">
                  <w:r w:rsidR="00162050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34" w:author="Genelle Roselli" w:date="2024-02-08T14:41:00Z">
                  <w:r w:rsidR="00102FB2" w:rsidDel="00162050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42CAC41C" w:rsidR="00102FB2" w:rsidRPr="00374953" w:rsidRDefault="00162050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5" w:author="Genelle Roselli" w:date="2024-02-08T14:42:00Z">
              <w:r>
                <w:rPr>
                  <w:rFonts w:asciiTheme="minorHAnsi" w:hAnsiTheme="minorHAnsi" w:cstheme="minorHAnsi"/>
                  <w:sz w:val="28"/>
                  <w:szCs w:val="28"/>
                </w:rPr>
                <w:t>George Berthaut</w:t>
              </w:r>
            </w:ins>
          </w:p>
        </w:tc>
        <w:tc>
          <w:tcPr>
            <w:tcW w:w="4410" w:type="dxa"/>
          </w:tcPr>
          <w:p w14:paraId="0FB9C8CB" w14:textId="77777777" w:rsidR="00102FB2" w:rsidRDefault="00162050" w:rsidP="00EA4159">
            <w:pPr>
              <w:widowControl/>
              <w:rPr>
                <w:ins w:id="36" w:author="Genelle Roselli" w:date="2024-02-08T14:42:00Z"/>
                <w:rFonts w:asciiTheme="minorHAnsi" w:hAnsiTheme="minorHAnsi" w:cstheme="minorHAnsi"/>
                <w:sz w:val="28"/>
                <w:szCs w:val="28"/>
              </w:rPr>
            </w:pPr>
            <w:ins w:id="37" w:author="Genelle Roselli" w:date="2024-02-08T14:42:00Z">
              <w:r>
                <w:rPr>
                  <w:rFonts w:asciiTheme="minorHAnsi" w:hAnsiTheme="minorHAnsi" w:cstheme="minorHAnsi"/>
                  <w:sz w:val="28"/>
                  <w:szCs w:val="28"/>
                </w:rPr>
                <w:t>Wabash – convert existing headend output to digital.</w:t>
              </w:r>
            </w:ins>
          </w:p>
          <w:p w14:paraId="2A1D631F" w14:textId="3C0F1896" w:rsidR="00162050" w:rsidRPr="00374953" w:rsidRDefault="00162050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8" w:author="Genelle Roselli" w:date="2024-02-08T14:42:00Z">
              <w:r>
                <w:rPr>
                  <w:rFonts w:asciiTheme="minorHAnsi" w:hAnsiTheme="minorHAnsi" w:cstheme="minorHAnsi"/>
                  <w:sz w:val="28"/>
                  <w:szCs w:val="28"/>
                </w:rPr>
                <w:t>Madison: new build of headend and setting of dishes.</w:t>
              </w:r>
            </w:ins>
          </w:p>
        </w:tc>
        <w:tc>
          <w:tcPr>
            <w:tcW w:w="2880" w:type="dxa"/>
          </w:tcPr>
          <w:p w14:paraId="7A4A435D" w14:textId="574F4B6F" w:rsidR="00102FB2" w:rsidRDefault="009179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39A09B78" w:rsidR="00102FB2" w:rsidRPr="00374953" w:rsidRDefault="009179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9" w:author="Genelle Roselli" w:date="2024-02-08T14:42:00Z">
                  <w:r w:rsidR="00162050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40" w:author="Genelle Roselli" w:date="2024-02-08T14:42:00Z">
                  <w:r w:rsidR="00102FB2" w:rsidDel="00162050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9179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9179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9179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9179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9179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9179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9179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9179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9179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9179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298049D8" w:rsidR="00B157EC" w:rsidRPr="00374953" w:rsidRDefault="00DD78DB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41" w:author="Genelle Roselli" w:date="2024-02-08T17:04:00Z">
              <w:r>
                <w:rPr>
                  <w:rFonts w:asciiTheme="minorHAnsi" w:hAnsiTheme="minorHAnsi" w:cstheme="minorHAnsi"/>
                  <w:sz w:val="28"/>
                  <w:szCs w:val="28"/>
                </w:rPr>
                <w:t>New Language request to cover distribution</w:t>
              </w:r>
            </w:ins>
            <w:ins w:id="42" w:author="Genelle Roselli" w:date="2024-02-09T11:32:00Z">
              <w:r w:rsidR="00A538E8">
                <w:rPr>
                  <w:rFonts w:asciiTheme="minorHAnsi" w:hAnsiTheme="minorHAnsi" w:cstheme="minorHAnsi"/>
                  <w:sz w:val="28"/>
                  <w:szCs w:val="28"/>
                </w:rPr>
                <w:t xml:space="preserve"> responsibilities</w:t>
              </w:r>
            </w:ins>
          </w:p>
        </w:tc>
        <w:tc>
          <w:tcPr>
            <w:tcW w:w="6480" w:type="dxa"/>
          </w:tcPr>
          <w:p w14:paraId="1009B40F" w14:textId="7B62CCDC" w:rsidR="00B157EC" w:rsidRPr="00374953" w:rsidRDefault="00A538E8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43" w:author="Genelle Roselli" w:date="2024-02-09T11:33:00Z">
              <w:r>
                <w:rPr>
                  <w:rFonts w:asciiTheme="minorHAnsi" w:hAnsiTheme="minorHAnsi" w:cstheme="minorHAnsi"/>
                  <w:sz w:val="28"/>
                  <w:szCs w:val="28"/>
                </w:rPr>
                <w:t>Awarded Vendor will not be responsible for existing facility distribution (all wiring on the output side of Vendor’s installed equipment)</w:t>
              </w:r>
            </w:ins>
            <w:ins w:id="44" w:author="Genelle Roselli" w:date="2024-02-09T11:34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.  Any distribution issues in housing units/dorms, dayrooms, admin offices, </w:t>
              </w:r>
            </w:ins>
            <w:ins w:id="45" w:author="Genelle Roselli" w:date="2024-02-09T11:37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Central Control, </w:t>
              </w:r>
            </w:ins>
            <w:ins w:id="46" w:author="Genelle Roselli" w:date="2024-02-09T11:34:00Z">
              <w:r>
                <w:rPr>
                  <w:rFonts w:asciiTheme="minorHAnsi" w:hAnsiTheme="minorHAnsi" w:cstheme="minorHAnsi"/>
                  <w:sz w:val="28"/>
                  <w:szCs w:val="28"/>
                </w:rPr>
                <w:t>etc. are the responsibility of the Facility.  Vendor is capable of repairing/replacing/</w:t>
              </w:r>
            </w:ins>
            <w:ins w:id="47" w:author="Genelle Roselli" w:date="2024-02-09T11:35:00Z">
              <w:r>
                <w:rPr>
                  <w:rFonts w:asciiTheme="minorHAnsi" w:hAnsiTheme="minorHAnsi" w:cstheme="minorHAnsi"/>
                  <w:sz w:val="28"/>
                  <w:szCs w:val="28"/>
                </w:rPr>
                <w:t>i</w:t>
              </w:r>
            </w:ins>
            <w:ins w:id="48" w:author="Genelle Roselli" w:date="2024-02-09T11:37:00Z">
              <w:r>
                <w:rPr>
                  <w:rFonts w:asciiTheme="minorHAnsi" w:hAnsiTheme="minorHAnsi" w:cstheme="minorHAnsi"/>
                  <w:sz w:val="28"/>
                  <w:szCs w:val="28"/>
                </w:rPr>
                <w:t>ns</w:t>
              </w:r>
            </w:ins>
            <w:ins w:id="49" w:author="Genelle Roselli" w:date="2024-02-09T11:35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talling </w:t>
              </w:r>
            </w:ins>
            <w:ins w:id="50" w:author="Genelle Roselli" w:date="2024-02-09T11:37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required </w:t>
              </w:r>
            </w:ins>
            <w:ins w:id="51" w:author="Genelle Roselli" w:date="2024-02-09T11:35:00Z">
              <w:r>
                <w:rPr>
                  <w:rFonts w:asciiTheme="minorHAnsi" w:hAnsiTheme="minorHAnsi" w:cstheme="minorHAnsi"/>
                  <w:sz w:val="28"/>
                  <w:szCs w:val="28"/>
                </w:rPr>
                <w:t>e</w:t>
              </w:r>
            </w:ins>
            <w:ins w:id="52" w:author="Genelle Roselli" w:date="2024-02-09T11:36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quipment and if asked will perform a review to provide a quote.  </w:t>
              </w:r>
            </w:ins>
            <w:ins w:id="53" w:author="Genelle Roselli" w:date="2024-02-09T11:37:00Z">
              <w:r>
                <w:rPr>
                  <w:rFonts w:asciiTheme="minorHAnsi" w:hAnsiTheme="minorHAnsi" w:cstheme="minorHAnsi"/>
                  <w:sz w:val="28"/>
                  <w:szCs w:val="28"/>
                </w:rPr>
                <w:t>If quote is approved, s</w:t>
              </w:r>
            </w:ins>
            <w:ins w:id="54" w:author="Genelle Roselli" w:date="2024-02-09T11:36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aid work would commence with issue of a Facility/IN DOC issued Purchase Order for </w:t>
              </w:r>
            </w:ins>
            <w:ins w:id="55" w:author="Genelle Roselli" w:date="2024-02-09T11:38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quoted </w:t>
              </w:r>
            </w:ins>
            <w:ins w:id="56" w:author="Genelle Roselli" w:date="2024-02-09T11:36:00Z">
              <w:r>
                <w:rPr>
                  <w:rFonts w:asciiTheme="minorHAnsi" w:hAnsiTheme="minorHAnsi" w:cstheme="minorHAnsi"/>
                  <w:sz w:val="28"/>
                  <w:szCs w:val="28"/>
                </w:rPr>
                <w:t>labor and parts</w:t>
              </w:r>
            </w:ins>
            <w:ins w:id="57" w:author="Genelle Roselli" w:date="2024-02-09T11:38:00Z">
              <w:r>
                <w:rPr>
                  <w:rFonts w:asciiTheme="minorHAnsi" w:hAnsiTheme="minorHAnsi" w:cstheme="minorHAnsi"/>
                  <w:sz w:val="28"/>
                  <w:szCs w:val="28"/>
                </w:rPr>
                <w:t>.</w:t>
              </w:r>
            </w:ins>
            <w:ins w:id="58" w:author="Genelle Roselli" w:date="2024-02-09T11:37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 </w:t>
              </w:r>
            </w:ins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59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59"/>
      <w:r>
        <w:rPr>
          <w:rStyle w:val="CommentReference"/>
        </w:rPr>
        <w:commentReference w:id="59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22E3475" w:rsidR="00E16CD5" w:rsidRPr="00374953" w:rsidRDefault="003E58DB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60" w:author="Genelle Roselli" w:date="2024-02-08T16:51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H – PEP</w:t>
              </w:r>
            </w:ins>
          </w:p>
        </w:tc>
        <w:tc>
          <w:tcPr>
            <w:tcW w:w="6480" w:type="dxa"/>
          </w:tcPr>
          <w:p w14:paraId="199C841C" w14:textId="23BF66D5" w:rsidR="00E16CD5" w:rsidRPr="00374953" w:rsidRDefault="003C1A3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61" w:author="Genelle Roselli" w:date="2024-02-09T11:42:00Z">
              <w:r>
                <w:rPr>
                  <w:rFonts w:asciiTheme="minorHAnsi" w:hAnsiTheme="minorHAnsi" w:cstheme="minorHAnsi"/>
                  <w:sz w:val="28"/>
                  <w:szCs w:val="28"/>
                </w:rPr>
                <w:t>Disaster Recovery Plan alt doc</w:t>
              </w:r>
            </w:ins>
          </w:p>
        </w:tc>
      </w:tr>
      <w:tr w:rsidR="009924AF" w:rsidRPr="00374953" w14:paraId="006BDA86" w14:textId="77777777" w:rsidTr="31DAB9E1">
        <w:trPr>
          <w:trHeight w:val="300"/>
          <w:ins w:id="62" w:author="Genelle Roselli" w:date="2024-02-12T09:57:00Z"/>
        </w:trPr>
        <w:tc>
          <w:tcPr>
            <w:tcW w:w="4312" w:type="dxa"/>
          </w:tcPr>
          <w:p w14:paraId="71BE4954" w14:textId="5DF3D03D" w:rsidR="009924AF" w:rsidRDefault="009924AF" w:rsidP="006D6A69">
            <w:pPr>
              <w:widowControl/>
              <w:rPr>
                <w:ins w:id="63" w:author="Genelle Roselli" w:date="2024-02-12T09:57:00Z"/>
                <w:rFonts w:asciiTheme="minorHAnsi" w:hAnsiTheme="minorHAnsi" w:cstheme="minorHAnsi"/>
                <w:sz w:val="28"/>
                <w:szCs w:val="28"/>
              </w:rPr>
            </w:pPr>
            <w:ins w:id="64" w:author="Genelle Roselli" w:date="2024-02-12T09:57:00Z">
              <w:r>
                <w:rPr>
                  <w:rFonts w:asciiTheme="minorHAnsi" w:hAnsiTheme="minorHAnsi" w:cstheme="minorHAnsi"/>
                  <w:sz w:val="28"/>
                  <w:szCs w:val="28"/>
                </w:rPr>
                <w:t>Executive</w:t>
              </w:r>
            </w:ins>
            <w:ins w:id="65" w:author="Genelle Roselli" w:date="2024-02-12T09:58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 Summary Letter BSS_2-12-24</w:t>
              </w:r>
            </w:ins>
          </w:p>
        </w:tc>
        <w:tc>
          <w:tcPr>
            <w:tcW w:w="6480" w:type="dxa"/>
          </w:tcPr>
          <w:p w14:paraId="2C1017C0" w14:textId="0DC781D0" w:rsidR="009924AF" w:rsidRDefault="009924AF" w:rsidP="006D6A69">
            <w:pPr>
              <w:widowControl/>
              <w:rPr>
                <w:ins w:id="66" w:author="Genelle Roselli" w:date="2024-02-12T09:57:00Z"/>
                <w:rFonts w:asciiTheme="minorHAnsi" w:hAnsiTheme="minorHAnsi" w:cstheme="minorHAnsi"/>
                <w:sz w:val="28"/>
                <w:szCs w:val="28"/>
              </w:rPr>
            </w:pPr>
            <w:ins w:id="67" w:author="Genelle Roselli" w:date="2024-02-12T09:58:00Z">
              <w:r>
                <w:rPr>
                  <w:rFonts w:asciiTheme="minorHAnsi" w:hAnsiTheme="minorHAnsi" w:cstheme="minorHAnsi"/>
                  <w:sz w:val="28"/>
                  <w:szCs w:val="28"/>
                </w:rPr>
                <w:t>Exec Summary-BSS</w:t>
              </w:r>
            </w:ins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2CF04F2C" w:rsidR="00E16CD5" w:rsidRPr="00374953" w:rsidRDefault="00EB1BC6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68" w:author="Genelle Roselli" w:date="2024-02-11T14:04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I</w:t>
              </w:r>
            </w:ins>
            <w:ins w:id="69" w:author="Genelle Roselli" w:date="2024-02-11T14:48:00Z">
              <w:r w:rsidR="002E4C8F">
                <w:rPr>
                  <w:rFonts w:asciiTheme="minorHAnsi" w:hAnsiTheme="minorHAnsi" w:cstheme="minorHAnsi"/>
                  <w:sz w:val="28"/>
                  <w:szCs w:val="28"/>
                </w:rPr>
                <w:t>1</w:t>
              </w:r>
            </w:ins>
            <w:ins w:id="70" w:author="Genelle Roselli" w:date="2024-02-11T14:04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 – Available </w:t>
              </w:r>
            </w:ins>
            <w:ins w:id="71" w:author="Genelle Roselli" w:date="2024-02-11T14:06:00Z">
              <w:r>
                <w:rPr>
                  <w:rFonts w:asciiTheme="minorHAnsi" w:hAnsiTheme="minorHAnsi" w:cstheme="minorHAnsi"/>
                  <w:sz w:val="28"/>
                  <w:szCs w:val="28"/>
                </w:rPr>
                <w:t>Dish channels for MCF</w:t>
              </w:r>
            </w:ins>
          </w:p>
        </w:tc>
        <w:tc>
          <w:tcPr>
            <w:tcW w:w="6480" w:type="dxa"/>
          </w:tcPr>
          <w:p w14:paraId="3D428D4C" w14:textId="64D7D518" w:rsidR="00E16CD5" w:rsidRPr="00374953" w:rsidRDefault="00EB1BC6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72" w:author="Genelle Roselli" w:date="2024-02-11T14:06:00Z">
              <w:r>
                <w:rPr>
                  <w:rFonts w:asciiTheme="minorHAnsi" w:hAnsiTheme="minorHAnsi" w:cstheme="minorHAnsi"/>
                  <w:sz w:val="28"/>
                  <w:szCs w:val="28"/>
                </w:rPr>
                <w:t>Dish Network channels to select from</w:t>
              </w:r>
            </w:ins>
            <w:ins w:id="73" w:author="Genelle Roselli" w:date="2024-02-12T09:59:00Z">
              <w:r w:rsidR="009924AF">
                <w:rPr>
                  <w:rFonts w:asciiTheme="minorHAnsi" w:hAnsiTheme="minorHAnsi" w:cstheme="minorHAnsi"/>
                  <w:sz w:val="28"/>
                  <w:szCs w:val="28"/>
                </w:rPr>
                <w:t xml:space="preserve"> MCF</w:t>
              </w:r>
            </w:ins>
          </w:p>
        </w:tc>
      </w:tr>
      <w:tr w:rsidR="002E4C8F" w:rsidRPr="00374953" w14:paraId="01FA6EFB" w14:textId="77777777" w:rsidTr="31DAB9E1">
        <w:trPr>
          <w:trHeight w:val="300"/>
          <w:ins w:id="74" w:author="Genelle Roselli" w:date="2024-02-11T14:48:00Z"/>
        </w:trPr>
        <w:tc>
          <w:tcPr>
            <w:tcW w:w="4312" w:type="dxa"/>
          </w:tcPr>
          <w:p w14:paraId="4809610E" w14:textId="63139BEF" w:rsidR="002E4C8F" w:rsidRDefault="002E4C8F" w:rsidP="006D6A69">
            <w:pPr>
              <w:widowControl/>
              <w:rPr>
                <w:ins w:id="75" w:author="Genelle Roselli" w:date="2024-02-11T14:48:00Z"/>
                <w:rFonts w:asciiTheme="minorHAnsi" w:hAnsiTheme="minorHAnsi" w:cstheme="minorHAnsi"/>
                <w:sz w:val="28"/>
                <w:szCs w:val="28"/>
              </w:rPr>
            </w:pPr>
            <w:ins w:id="76" w:author="Genelle Roselli" w:date="2024-02-11T14:48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I2-</w:t>
              </w:r>
            </w:ins>
            <w:ins w:id="77" w:author="Genelle Roselli" w:date="2024-02-11T14:49:00Z">
              <w:r>
                <w:rPr>
                  <w:rFonts w:asciiTheme="minorHAnsi" w:hAnsiTheme="minorHAnsi" w:cstheme="minorHAnsi"/>
                  <w:sz w:val="28"/>
                  <w:szCs w:val="28"/>
                </w:rPr>
                <w:t>a</w:t>
              </w:r>
            </w:ins>
            <w:ins w:id="78" w:author="Genelle Roselli" w:date="2024-02-11T14:48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vail Sirius XM ch </w:t>
              </w:r>
            </w:ins>
            <w:ins w:id="79" w:author="Genelle Roselli" w:date="2024-02-11T14:49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for </w:t>
              </w:r>
            </w:ins>
            <w:ins w:id="80" w:author="Genelle Roselli" w:date="2024-02-11T14:48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 MCF and WVCF</w:t>
              </w:r>
            </w:ins>
          </w:p>
        </w:tc>
        <w:tc>
          <w:tcPr>
            <w:tcW w:w="6480" w:type="dxa"/>
          </w:tcPr>
          <w:p w14:paraId="2ADD2C54" w14:textId="75FA769E" w:rsidR="002E4C8F" w:rsidRDefault="002E4C8F" w:rsidP="006D6A69">
            <w:pPr>
              <w:widowControl/>
              <w:rPr>
                <w:ins w:id="81" w:author="Genelle Roselli" w:date="2024-02-11T14:48:00Z"/>
                <w:rFonts w:asciiTheme="minorHAnsi" w:hAnsiTheme="minorHAnsi" w:cstheme="minorHAnsi"/>
                <w:sz w:val="28"/>
                <w:szCs w:val="28"/>
              </w:rPr>
            </w:pPr>
            <w:ins w:id="82" w:author="Genelle Roselli" w:date="2024-02-11T14:53:00Z">
              <w:r>
                <w:rPr>
                  <w:rFonts w:asciiTheme="minorHAnsi" w:hAnsiTheme="minorHAnsi" w:cstheme="minorHAnsi"/>
                  <w:sz w:val="28"/>
                  <w:szCs w:val="28"/>
                </w:rPr>
                <w:t>Available Sirius SM channels for MCF and WVCF</w:t>
              </w:r>
            </w:ins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2E77294A" w:rsidR="00EB1BC6" w:rsidRPr="00374953" w:rsidRDefault="00EB1BC6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83" w:author="Genelle Roselli" w:date="2024-02-11T14:08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J</w:t>
              </w:r>
            </w:ins>
            <w:ins w:id="84" w:author="Genelle Roselli" w:date="2024-02-11T14:09:00Z">
              <w:r>
                <w:rPr>
                  <w:rFonts w:asciiTheme="minorHAnsi" w:hAnsiTheme="minorHAnsi" w:cstheme="minorHAnsi"/>
                  <w:sz w:val="28"/>
                  <w:szCs w:val="28"/>
                </w:rPr>
                <w:t>1</w:t>
              </w:r>
            </w:ins>
            <w:ins w:id="85" w:author="Genelle Roselli" w:date="2024-02-11T14:49:00Z">
              <w:r w:rsidR="002E4C8F">
                <w:rPr>
                  <w:rFonts w:asciiTheme="minorHAnsi" w:hAnsiTheme="minorHAnsi" w:cstheme="minorHAnsi"/>
                  <w:sz w:val="28"/>
                  <w:szCs w:val="28"/>
                </w:rPr>
                <w:t>-MCF Detailed Budget</w:t>
              </w:r>
            </w:ins>
          </w:p>
        </w:tc>
        <w:tc>
          <w:tcPr>
            <w:tcW w:w="6480" w:type="dxa"/>
          </w:tcPr>
          <w:p w14:paraId="3E1E9280" w14:textId="0674694F" w:rsidR="00E16CD5" w:rsidRPr="00374953" w:rsidRDefault="00EB1BC6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86" w:author="Genelle Roselli" w:date="2024-02-11T14:11:00Z">
              <w:r>
                <w:rPr>
                  <w:rFonts w:asciiTheme="minorHAnsi" w:hAnsiTheme="minorHAnsi" w:cstheme="minorHAnsi"/>
                  <w:sz w:val="28"/>
                  <w:szCs w:val="28"/>
                </w:rPr>
                <w:t>Detailed Budget for Madison</w:t>
              </w:r>
            </w:ins>
          </w:p>
        </w:tc>
      </w:tr>
      <w:tr w:rsidR="002E4C8F" w:rsidRPr="00374953" w14:paraId="59E0C3C0" w14:textId="77777777" w:rsidTr="31DAB9E1">
        <w:trPr>
          <w:trHeight w:val="300"/>
          <w:ins w:id="87" w:author="Genelle Roselli" w:date="2024-02-11T14:50:00Z"/>
        </w:trPr>
        <w:tc>
          <w:tcPr>
            <w:tcW w:w="4312" w:type="dxa"/>
          </w:tcPr>
          <w:p w14:paraId="509B052E" w14:textId="64D941C5" w:rsidR="002E4C8F" w:rsidRDefault="002E4C8F" w:rsidP="006D6A69">
            <w:pPr>
              <w:widowControl/>
              <w:rPr>
                <w:ins w:id="88" w:author="Genelle Roselli" w:date="2024-02-11T14:50:00Z"/>
                <w:rFonts w:asciiTheme="minorHAnsi" w:hAnsiTheme="minorHAnsi" w:cstheme="minorHAnsi"/>
                <w:sz w:val="28"/>
                <w:szCs w:val="28"/>
              </w:rPr>
            </w:pPr>
            <w:ins w:id="89" w:author="Genelle Roselli" w:date="2024-02-11T14:50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J2-WVCF Detailed Budget</w:t>
              </w:r>
            </w:ins>
          </w:p>
        </w:tc>
        <w:tc>
          <w:tcPr>
            <w:tcW w:w="6480" w:type="dxa"/>
          </w:tcPr>
          <w:p w14:paraId="6622A354" w14:textId="0B674EEB" w:rsidR="002E4C8F" w:rsidRDefault="002E4C8F" w:rsidP="006D6A69">
            <w:pPr>
              <w:widowControl/>
              <w:rPr>
                <w:ins w:id="90" w:author="Genelle Roselli" w:date="2024-02-11T14:50:00Z"/>
                <w:rFonts w:asciiTheme="minorHAnsi" w:hAnsiTheme="minorHAnsi" w:cstheme="minorHAnsi"/>
                <w:sz w:val="28"/>
                <w:szCs w:val="28"/>
              </w:rPr>
            </w:pPr>
            <w:ins w:id="91" w:author="Genelle Roselli" w:date="2024-02-11T14:50:00Z">
              <w:r>
                <w:rPr>
                  <w:rFonts w:asciiTheme="minorHAnsi" w:hAnsiTheme="minorHAnsi" w:cstheme="minorHAnsi"/>
                  <w:sz w:val="28"/>
                  <w:szCs w:val="28"/>
                </w:rPr>
                <w:t>Detailed Budget for Wabash Valley</w:t>
              </w:r>
            </w:ins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2CE1BF4" w:rsidR="00EB1BC6" w:rsidRPr="00374953" w:rsidRDefault="00EB1BC6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92" w:author="Genelle Roselli" w:date="2024-02-11T14:09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Attachment </w:t>
              </w:r>
            </w:ins>
            <w:ins w:id="93" w:author="Genelle Roselli" w:date="2024-02-11T14:51:00Z">
              <w:r w:rsidR="002E4C8F">
                <w:rPr>
                  <w:rFonts w:asciiTheme="minorHAnsi" w:hAnsiTheme="minorHAnsi" w:cstheme="minorHAnsi"/>
                  <w:sz w:val="28"/>
                  <w:szCs w:val="28"/>
                </w:rPr>
                <w:t>K1-locals and sub ch availab to MCF</w:t>
              </w:r>
            </w:ins>
          </w:p>
        </w:tc>
        <w:tc>
          <w:tcPr>
            <w:tcW w:w="6480" w:type="dxa"/>
          </w:tcPr>
          <w:p w14:paraId="26FF6ABD" w14:textId="778C5F76" w:rsidR="00E16CD5" w:rsidRPr="00374953" w:rsidRDefault="002E4C8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94" w:author="Genelle Roselli" w:date="2024-02-11T14:51:00Z">
              <w:r>
                <w:rPr>
                  <w:rFonts w:asciiTheme="minorHAnsi" w:hAnsiTheme="minorHAnsi" w:cstheme="minorHAnsi"/>
                  <w:sz w:val="28"/>
                  <w:szCs w:val="28"/>
                </w:rPr>
                <w:t>Local &amp; Sub channels avail to MCF</w:t>
              </w:r>
            </w:ins>
          </w:p>
        </w:tc>
      </w:tr>
      <w:tr w:rsidR="00EB1BC6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579A2B6A" w:rsidR="00EB1BC6" w:rsidRPr="00374953" w:rsidRDefault="00EB1BC6" w:rsidP="00EB1BC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95" w:author="Genelle Roselli" w:date="2024-02-11T14:10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K</w:t>
              </w:r>
            </w:ins>
            <w:ins w:id="96" w:author="Genelle Roselli" w:date="2024-02-11T14:51:00Z">
              <w:r w:rsidR="002E4C8F">
                <w:rPr>
                  <w:rFonts w:asciiTheme="minorHAnsi" w:hAnsiTheme="minorHAnsi" w:cstheme="minorHAnsi"/>
                  <w:sz w:val="28"/>
                  <w:szCs w:val="28"/>
                </w:rPr>
                <w:t>2-locals and sub ch availab to WVCF</w:t>
              </w:r>
            </w:ins>
          </w:p>
        </w:tc>
        <w:tc>
          <w:tcPr>
            <w:tcW w:w="6480" w:type="dxa"/>
          </w:tcPr>
          <w:p w14:paraId="470F1B07" w14:textId="6C68A199" w:rsidR="00EB1BC6" w:rsidRPr="00374953" w:rsidRDefault="00791AA4" w:rsidP="00EB1BC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97" w:author="Genelle Roselli" w:date="2024-02-11T14:16:00Z">
              <w:r>
                <w:rPr>
                  <w:rFonts w:asciiTheme="minorHAnsi" w:hAnsiTheme="minorHAnsi" w:cstheme="minorHAnsi"/>
                  <w:sz w:val="28"/>
                  <w:szCs w:val="28"/>
                </w:rPr>
                <w:t>Local &amp; Sub channels</w:t>
              </w:r>
            </w:ins>
            <w:ins w:id="98" w:author="Genelle Roselli" w:date="2024-02-11T14:17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 avail to MCF</w:t>
              </w:r>
            </w:ins>
          </w:p>
        </w:tc>
      </w:tr>
      <w:tr w:rsidR="002E4C8F" w:rsidRPr="00374953" w14:paraId="7585C473" w14:textId="77777777" w:rsidTr="31DAB9E1">
        <w:trPr>
          <w:trHeight w:val="300"/>
          <w:ins w:id="99" w:author="Genelle Roselli" w:date="2024-02-11T14:53:00Z"/>
        </w:trPr>
        <w:tc>
          <w:tcPr>
            <w:tcW w:w="4312" w:type="dxa"/>
          </w:tcPr>
          <w:p w14:paraId="41488F47" w14:textId="4EF27F30" w:rsidR="002E4C8F" w:rsidRDefault="002E4C8F" w:rsidP="00EB1BC6">
            <w:pPr>
              <w:widowControl/>
              <w:rPr>
                <w:ins w:id="100" w:author="Genelle Roselli" w:date="2024-02-11T14:53:00Z"/>
                <w:rFonts w:asciiTheme="minorHAnsi" w:hAnsiTheme="minorHAnsi" w:cstheme="minorHAnsi"/>
                <w:sz w:val="28"/>
                <w:szCs w:val="28"/>
              </w:rPr>
            </w:pPr>
            <w:ins w:id="101" w:author="Genelle Roselli" w:date="2024-02-11T14:53:00Z">
              <w:r>
                <w:rPr>
                  <w:rFonts w:asciiTheme="minorHAnsi" w:hAnsiTheme="minorHAnsi" w:cstheme="minorHAnsi"/>
                  <w:sz w:val="28"/>
                  <w:szCs w:val="28"/>
                </w:rPr>
                <w:t>Tim Ream letter agreement_wabash and Madison CFs</w:t>
              </w:r>
            </w:ins>
          </w:p>
        </w:tc>
        <w:tc>
          <w:tcPr>
            <w:tcW w:w="6480" w:type="dxa"/>
          </w:tcPr>
          <w:p w14:paraId="17AD7C49" w14:textId="7BC3A1EC" w:rsidR="002E4C8F" w:rsidRDefault="002E4C8F" w:rsidP="00EB1BC6">
            <w:pPr>
              <w:widowControl/>
              <w:rPr>
                <w:ins w:id="102" w:author="Genelle Roselli" w:date="2024-02-11T14:53:00Z"/>
                <w:rFonts w:asciiTheme="minorHAnsi" w:hAnsiTheme="minorHAnsi" w:cstheme="minorHAnsi"/>
                <w:sz w:val="28"/>
                <w:szCs w:val="28"/>
              </w:rPr>
            </w:pPr>
            <w:ins w:id="103" w:author="Genelle Roselli" w:date="2024-02-11T14:53:00Z">
              <w:r>
                <w:rPr>
                  <w:rFonts w:asciiTheme="minorHAnsi" w:hAnsiTheme="minorHAnsi" w:cstheme="minorHAnsi"/>
                  <w:sz w:val="28"/>
                  <w:szCs w:val="28"/>
                </w:rPr>
                <w:t>Subcontractor letter agreement-Tim Ream</w:t>
              </w:r>
            </w:ins>
          </w:p>
        </w:tc>
      </w:tr>
      <w:tr w:rsidR="00EB1BC6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418A45F1" w:rsidR="00EB1BC6" w:rsidRPr="00374953" w:rsidRDefault="002E4C8F" w:rsidP="00EB1BC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104" w:author="Genelle Roselli" w:date="2024-02-11T14:52:00Z">
              <w:r>
                <w:rPr>
                  <w:rFonts w:asciiTheme="minorHAnsi" w:hAnsiTheme="minorHAnsi" w:cstheme="minorHAnsi"/>
                  <w:sz w:val="28"/>
                  <w:szCs w:val="28"/>
                </w:rPr>
                <w:t>George Berthaut letter agreement_wabash and madison CFs</w:t>
              </w:r>
            </w:ins>
          </w:p>
        </w:tc>
        <w:tc>
          <w:tcPr>
            <w:tcW w:w="6480" w:type="dxa"/>
          </w:tcPr>
          <w:p w14:paraId="715CE2A0" w14:textId="77777777" w:rsidR="00EB1BC6" w:rsidRDefault="002E4C8F" w:rsidP="00EB1BC6">
            <w:pPr>
              <w:widowControl/>
              <w:rPr>
                <w:ins w:id="105" w:author="Genelle Roselli" w:date="2024-02-11T14:54:00Z"/>
                <w:rFonts w:asciiTheme="minorHAnsi" w:hAnsiTheme="minorHAnsi" w:cstheme="minorHAnsi"/>
                <w:sz w:val="28"/>
                <w:szCs w:val="28"/>
              </w:rPr>
            </w:pPr>
            <w:ins w:id="106" w:author="Genelle Roselli" w:date="2024-02-11T14:53:00Z">
              <w:r>
                <w:rPr>
                  <w:rFonts w:asciiTheme="minorHAnsi" w:hAnsiTheme="minorHAnsi" w:cstheme="minorHAnsi"/>
                  <w:sz w:val="28"/>
                  <w:szCs w:val="28"/>
                </w:rPr>
                <w:t>Subcontractor letter agreement-</w:t>
              </w:r>
            </w:ins>
            <w:ins w:id="107" w:author="Genelle Roselli" w:date="2024-02-11T14:54:00Z">
              <w:r>
                <w:rPr>
                  <w:rFonts w:asciiTheme="minorHAnsi" w:hAnsiTheme="minorHAnsi" w:cstheme="minorHAnsi"/>
                  <w:sz w:val="28"/>
                  <w:szCs w:val="28"/>
                </w:rPr>
                <w:t>George Berthaut</w:t>
              </w:r>
            </w:ins>
          </w:p>
          <w:p w14:paraId="1943360E" w14:textId="5101376F" w:rsidR="002E4C8F" w:rsidRPr="00374953" w:rsidRDefault="002E4C8F" w:rsidP="00EB1BC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B1BC6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B1BC6" w:rsidRPr="00374953" w:rsidRDefault="00EB1BC6" w:rsidP="00EB1BC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B1BC6" w:rsidRPr="00374953" w:rsidRDefault="00EB1BC6" w:rsidP="00EB1BC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B1BC6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B1BC6" w:rsidRPr="00374953" w:rsidRDefault="00EB1BC6" w:rsidP="00EB1BC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B1BC6" w:rsidRPr="00374953" w:rsidRDefault="00EB1BC6" w:rsidP="00EB1BC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051B86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9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ED51B" w14:textId="77777777" w:rsidR="00051B86" w:rsidRDefault="00051B86" w:rsidP="00313F29">
      <w:r>
        <w:separator/>
      </w:r>
    </w:p>
  </w:endnote>
  <w:endnote w:type="continuationSeparator" w:id="0">
    <w:p w14:paraId="7E7CB426" w14:textId="77777777" w:rsidR="00051B86" w:rsidRDefault="00051B86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15202" w14:textId="77777777" w:rsidR="00051B86" w:rsidRDefault="00051B86" w:rsidP="00313F29">
      <w:r>
        <w:separator/>
      </w:r>
    </w:p>
  </w:footnote>
  <w:footnote w:type="continuationSeparator" w:id="0">
    <w:p w14:paraId="41CCFA6D" w14:textId="77777777" w:rsidR="00051B86" w:rsidRDefault="00051B86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nelle Roselli">
    <w15:presenceInfo w15:providerId="Windows Live" w15:userId="35d1b1797528a6de"/>
  </w15:person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1B86"/>
    <w:rsid w:val="00053E31"/>
    <w:rsid w:val="0006699B"/>
    <w:rsid w:val="00070B54"/>
    <w:rsid w:val="00072673"/>
    <w:rsid w:val="00081B35"/>
    <w:rsid w:val="000868CA"/>
    <w:rsid w:val="0009502C"/>
    <w:rsid w:val="000957F4"/>
    <w:rsid w:val="000A0BFB"/>
    <w:rsid w:val="000A3E98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62050"/>
    <w:rsid w:val="0018423E"/>
    <w:rsid w:val="00184F34"/>
    <w:rsid w:val="00191B10"/>
    <w:rsid w:val="00192E57"/>
    <w:rsid w:val="001A2C46"/>
    <w:rsid w:val="001B3088"/>
    <w:rsid w:val="001C6902"/>
    <w:rsid w:val="001D08C6"/>
    <w:rsid w:val="001D1F8E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E4C8F"/>
    <w:rsid w:val="002E7820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574CE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C1A3D"/>
    <w:rsid w:val="003D40B3"/>
    <w:rsid w:val="003E0EEC"/>
    <w:rsid w:val="003E13BA"/>
    <w:rsid w:val="003E284A"/>
    <w:rsid w:val="003E58DB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7005D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1AA4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3F11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17900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924AF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44F02"/>
    <w:rsid w:val="00A516CC"/>
    <w:rsid w:val="00A52891"/>
    <w:rsid w:val="00A538E8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37FA6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D6657"/>
    <w:rsid w:val="00DD78DB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1BC6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FB523E-81D2-407A-9812-DD2DAB82D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cp:lastPrinted>2024-02-11T20:54:00Z</cp:lastPrinted>
  <dcterms:created xsi:type="dcterms:W3CDTF">2024-02-14T14:24:00Z</dcterms:created>
  <dcterms:modified xsi:type="dcterms:W3CDTF">2024-02-14T14:24:00Z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